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05816338"/>
        <w:docPartObj>
          <w:docPartGallery w:val="Cover Pages"/>
          <w:docPartUnique/>
        </w:docPartObj>
      </w:sdtPr>
      <w:sdtEndPr/>
      <w:sdtContent>
        <w:p w14:paraId="06E990BA" w14:textId="280D217F" w:rsidR="00FD72BD" w:rsidRDefault="00FD72BD"/>
        <w:p w14:paraId="40273E46" w14:textId="7B7F217E" w:rsidR="006575D3" w:rsidRDefault="006575D3"/>
        <w:p w14:paraId="02CC74D9" w14:textId="77777777" w:rsidR="006575D3" w:rsidRDefault="006575D3"/>
        <w:p w14:paraId="5E82F115" w14:textId="49E2D574" w:rsidR="006575D3" w:rsidRDefault="006575D3"/>
        <w:p w14:paraId="1E23A2FA" w14:textId="58301082" w:rsidR="006575D3" w:rsidRDefault="006575D3"/>
        <w:p w14:paraId="46F63433" w14:textId="6E3D74B9" w:rsidR="006575D3" w:rsidRDefault="006575D3"/>
        <w:p w14:paraId="46B3C223" w14:textId="792B85F6" w:rsidR="006575D3" w:rsidRDefault="006575D3"/>
        <w:p w14:paraId="15BF38FD" w14:textId="63F9F6E2" w:rsidR="006575D3" w:rsidRDefault="006575D3"/>
        <w:p w14:paraId="0781260E" w14:textId="009D946C" w:rsidR="006575D3" w:rsidRDefault="006575D3"/>
        <w:p w14:paraId="3853A297" w14:textId="7B914CE6" w:rsidR="006575D3" w:rsidRDefault="006575D3"/>
        <w:p w14:paraId="10401B41" w14:textId="06623E4B" w:rsidR="006575D3" w:rsidRDefault="006575D3"/>
        <w:p w14:paraId="02088C4D" w14:textId="77777777" w:rsidR="006575D3" w:rsidRDefault="006575D3"/>
        <w:p w14:paraId="679EE75D" w14:textId="77777777" w:rsidR="006575D3" w:rsidRDefault="006575D3"/>
        <w:p w14:paraId="76DE236F" w14:textId="77777777" w:rsidR="006575D3" w:rsidRDefault="006575D3"/>
        <w:p w14:paraId="4DBC4607" w14:textId="6049F763" w:rsidR="006575D3" w:rsidRPr="000348A5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  <w:r w:rsidRPr="000348A5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(INTERREG VI-</w:t>
          </w:r>
          <w:r w:rsidR="00216982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A</w:t>
          </w:r>
          <w:r w:rsidRPr="000348A5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 xml:space="preserve">) NEXT </w:t>
          </w:r>
          <w:r w:rsidR="00216982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Romania-</w:t>
          </w:r>
          <w:r w:rsidR="00910D5C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Republic of Moldova</w:t>
          </w:r>
          <w:r w:rsidRPr="000348A5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 xml:space="preserve"> Programme</w:t>
          </w:r>
        </w:p>
        <w:p w14:paraId="4D033846" w14:textId="77777777" w:rsidR="006575D3" w:rsidRDefault="006575D3"/>
        <w:p w14:paraId="0A32520B" w14:textId="77777777" w:rsidR="006575D3" w:rsidRDefault="006575D3"/>
        <w:p w14:paraId="679B3930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759FC89F" w14:textId="6486F300" w:rsid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  <w:r w:rsidRPr="006575D3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 xml:space="preserve">Annex </w:t>
          </w:r>
          <w:del w:id="0" w:author="Liliana Stoica" w:date="2025-03-19T14:31:00Z">
            <w:r w:rsidRPr="006575D3" w:rsidDel="00E46E6A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  <w:lang w:val="en-GB"/>
              </w:rPr>
              <w:delText>6</w:delText>
            </w:r>
          </w:del>
          <w:ins w:id="1" w:author="Liliana Stoica" w:date="2025-03-19T14:31:00Z">
            <w:r w:rsidR="00E46E6A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  <w:lang w:val="en-GB"/>
              </w:rPr>
              <w:t>5</w:t>
            </w:r>
          </w:ins>
          <w:r w:rsidRPr="006575D3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:</w:t>
          </w:r>
        </w:p>
        <w:p w14:paraId="4CE4ECBA" w14:textId="2FF71178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  <w:r w:rsidRPr="006575D3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 xml:space="preserve">Template of </w:t>
          </w:r>
          <w:r w:rsidR="0004542B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R</w:t>
          </w:r>
          <w:r w:rsidRPr="006575D3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eport on suspected fraud or corruption</w:t>
          </w:r>
        </w:p>
        <w:p w14:paraId="687121DD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737F75E3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094F628F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10451434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2FCE0FFA" w14:textId="77777777" w:rsidR="006575D3" w:rsidRDefault="006575D3"/>
        <w:p w14:paraId="4A5BB36B" w14:textId="77777777" w:rsidR="006575D3" w:rsidRDefault="006575D3"/>
        <w:p w14:paraId="6024FF1E" w14:textId="77777777" w:rsidR="006575D3" w:rsidRDefault="006575D3"/>
        <w:p w14:paraId="11625882" w14:textId="77777777" w:rsidR="006575D3" w:rsidRDefault="006575D3"/>
        <w:p w14:paraId="277F462F" w14:textId="77777777" w:rsidR="006575D3" w:rsidRDefault="006575D3"/>
        <w:p w14:paraId="4D8B24B0" w14:textId="04EA31A5" w:rsidR="00FD72BD" w:rsidRDefault="00FB3BEE"/>
      </w:sdtContent>
    </w:sdt>
    <w:p w14:paraId="6387ACC4" w14:textId="48C20F6D" w:rsidR="006575D3" w:rsidRDefault="006575D3" w:rsidP="0075183E">
      <w:pPr>
        <w:pStyle w:val="Heading1"/>
        <w:rPr>
          <w:rFonts w:eastAsiaTheme="minorHAnsi" w:cstheme="minorBidi"/>
          <w:color w:val="auto"/>
          <w:sz w:val="24"/>
          <w:szCs w:val="24"/>
        </w:rPr>
      </w:pPr>
    </w:p>
    <w:p w14:paraId="57D6AE93" w14:textId="77777777" w:rsidR="006575D3" w:rsidRDefault="006575D3">
      <w:r>
        <w:br w:type="page"/>
      </w:r>
    </w:p>
    <w:p w14:paraId="3F854C2C" w14:textId="7410074F" w:rsidR="008502FA" w:rsidRPr="00B060FA" w:rsidRDefault="000B7D27" w:rsidP="00B060FA">
      <w:pPr>
        <w:pStyle w:val="Heading3"/>
        <w:spacing w:line="276" w:lineRule="auto"/>
        <w:jc w:val="center"/>
        <w:rPr>
          <w:rFonts w:ascii="Trebuchet MS" w:hAnsi="Trebuchet MS"/>
          <w:color w:val="auto"/>
          <w:szCs w:val="22"/>
          <w:lang w:val="en-GB"/>
        </w:rPr>
      </w:pPr>
      <w:bookmarkStart w:id="2" w:name="_Toc445883444"/>
      <w:r w:rsidRPr="00B060FA">
        <w:rPr>
          <w:rFonts w:ascii="Trebuchet MS" w:hAnsi="Trebuchet MS"/>
          <w:color w:val="auto"/>
          <w:szCs w:val="22"/>
        </w:rPr>
        <w:lastRenderedPageBreak/>
        <w:t>R</w:t>
      </w:r>
      <w:r w:rsidRPr="00B060FA">
        <w:rPr>
          <w:rFonts w:ascii="Trebuchet MS" w:hAnsi="Trebuchet MS"/>
          <w:color w:val="auto"/>
          <w:szCs w:val="22"/>
          <w:lang w:val="en-GB"/>
        </w:rPr>
        <w:t>EPORT ON SUSPECTED FRAUD</w:t>
      </w:r>
      <w:r w:rsidR="00A50E65" w:rsidRPr="00B060FA">
        <w:rPr>
          <w:rFonts w:ascii="Trebuchet MS" w:hAnsi="Trebuchet MS"/>
          <w:color w:val="auto"/>
          <w:szCs w:val="22"/>
          <w:lang w:val="en-GB"/>
        </w:rPr>
        <w:t xml:space="preserve"> </w:t>
      </w:r>
      <w:r w:rsidR="00B060FA" w:rsidRPr="00B060FA">
        <w:rPr>
          <w:rFonts w:ascii="Trebuchet MS" w:hAnsi="Trebuchet MS"/>
          <w:color w:val="auto"/>
          <w:szCs w:val="22"/>
          <w:lang w:val="en-GB"/>
        </w:rPr>
        <w:t xml:space="preserve">OR </w:t>
      </w:r>
      <w:r w:rsidR="00346502" w:rsidRPr="00B060FA">
        <w:rPr>
          <w:rFonts w:ascii="Trebuchet MS" w:hAnsi="Trebuchet MS"/>
          <w:color w:val="auto"/>
          <w:szCs w:val="22"/>
          <w:lang w:val="en-GB"/>
        </w:rPr>
        <w:t>CORRUPTION</w:t>
      </w:r>
      <w:r w:rsidR="008502FA" w:rsidRPr="00B060FA">
        <w:rPr>
          <w:rFonts w:ascii="Trebuchet MS" w:hAnsi="Trebuchet MS"/>
          <w:color w:val="auto"/>
          <w:szCs w:val="22"/>
          <w:lang w:val="en-GB"/>
        </w:rPr>
        <w:br/>
        <w:t xml:space="preserve">of a Grant Contract </w:t>
      </w:r>
      <w:r w:rsidR="008502FA" w:rsidRPr="00B060FA">
        <w:rPr>
          <w:rFonts w:ascii="Trebuchet MS" w:hAnsi="Trebuchet MS"/>
          <w:color w:val="auto"/>
          <w:szCs w:val="22"/>
          <w:lang w:val="en-GB"/>
        </w:rPr>
        <w:br/>
        <w:t xml:space="preserve">under the </w:t>
      </w:r>
      <w:r w:rsidR="00B060FA" w:rsidRPr="00186A12">
        <w:rPr>
          <w:rFonts w:ascii="Trebuchet MS" w:hAnsi="Trebuchet MS"/>
          <w:color w:val="auto"/>
          <w:szCs w:val="22"/>
          <w:lang w:val="en-GB"/>
        </w:rPr>
        <w:t xml:space="preserve">INTERREG NEXT </w:t>
      </w:r>
      <w:r w:rsidR="00216982">
        <w:rPr>
          <w:rFonts w:ascii="Trebuchet MS" w:hAnsi="Trebuchet MS"/>
          <w:color w:val="auto"/>
          <w:szCs w:val="22"/>
          <w:lang w:val="en-GB"/>
        </w:rPr>
        <w:t>ROMANIA-</w:t>
      </w:r>
      <w:r w:rsidR="00910D5C">
        <w:rPr>
          <w:rFonts w:ascii="Trebuchet MS" w:hAnsi="Trebuchet MS"/>
          <w:color w:val="auto"/>
          <w:szCs w:val="22"/>
          <w:lang w:val="en-GB"/>
        </w:rPr>
        <w:t>Republic of Moldova</w:t>
      </w:r>
      <w:r w:rsidR="00B060FA" w:rsidRPr="00186A12">
        <w:rPr>
          <w:rFonts w:ascii="Trebuchet MS" w:hAnsi="Trebuchet MS"/>
          <w:color w:val="auto"/>
          <w:szCs w:val="22"/>
          <w:lang w:val="en-GB"/>
        </w:rPr>
        <w:t xml:space="preserve"> PROGRAMME</w:t>
      </w:r>
    </w:p>
    <w:p w14:paraId="77C81BFB" w14:textId="52E670E1" w:rsidR="008502FA" w:rsidRPr="007E19A6" w:rsidRDefault="008502FA" w:rsidP="00B060FA">
      <w:pPr>
        <w:pStyle w:val="Heading3"/>
        <w:spacing w:line="276" w:lineRule="auto"/>
        <w:jc w:val="center"/>
        <w:rPr>
          <w:rFonts w:ascii="Trebuchet MS" w:hAnsi="Trebuchet MS"/>
          <w:color w:val="auto"/>
          <w:szCs w:val="22"/>
          <w:lang w:val="en-GB"/>
        </w:rPr>
      </w:pPr>
      <w:r w:rsidRPr="007E19A6">
        <w:rPr>
          <w:rFonts w:ascii="Trebuchet MS" w:hAnsi="Trebuchet MS"/>
          <w:color w:val="auto"/>
          <w:szCs w:val="22"/>
          <w:highlight w:val="yellow"/>
          <w:lang w:val="en-GB"/>
        </w:rPr>
        <w:t>[Title of and number of the grant contract]</w:t>
      </w:r>
    </w:p>
    <w:p w14:paraId="6D855BF3" w14:textId="22A90EA0" w:rsidR="008502FA" w:rsidRPr="007E19A6" w:rsidRDefault="008502FA" w:rsidP="00B060FA">
      <w:pPr>
        <w:pStyle w:val="Heading3"/>
        <w:spacing w:line="276" w:lineRule="auto"/>
        <w:jc w:val="center"/>
        <w:rPr>
          <w:rFonts w:ascii="Trebuchet MS" w:hAnsi="Trebuchet MS"/>
          <w:color w:val="auto"/>
          <w:szCs w:val="22"/>
          <w:lang w:val="en-GB"/>
        </w:rPr>
      </w:pPr>
      <w:r w:rsidRPr="007E19A6">
        <w:rPr>
          <w:rFonts w:ascii="Trebuchet MS" w:hAnsi="Trebuchet MS"/>
          <w:color w:val="auto"/>
          <w:szCs w:val="22"/>
          <w:highlight w:val="yellow"/>
          <w:lang w:val="en-GB"/>
        </w:rPr>
        <w:t xml:space="preserve">[Name of </w:t>
      </w:r>
      <w:r w:rsidR="007E19A6" w:rsidRPr="007E19A6">
        <w:rPr>
          <w:rFonts w:ascii="Trebuchet MS" w:hAnsi="Trebuchet MS"/>
          <w:color w:val="auto"/>
          <w:szCs w:val="22"/>
          <w:highlight w:val="yellow"/>
          <w:lang w:val="en-GB"/>
        </w:rPr>
        <w:t>Partner</w:t>
      </w:r>
      <w:r w:rsidRPr="007E19A6">
        <w:rPr>
          <w:rFonts w:ascii="Trebuchet MS" w:hAnsi="Trebuchet MS"/>
          <w:color w:val="auto"/>
          <w:szCs w:val="22"/>
          <w:highlight w:val="yellow"/>
          <w:lang w:val="en-GB"/>
        </w:rPr>
        <w:t>]</w:t>
      </w:r>
    </w:p>
    <w:p w14:paraId="3787BF21" w14:textId="6DBC3977" w:rsidR="008502FA" w:rsidRPr="00B060FA" w:rsidRDefault="008502FA" w:rsidP="00B060FA">
      <w:pPr>
        <w:spacing w:line="276" w:lineRule="auto"/>
        <w:rPr>
          <w:rFonts w:ascii="Trebuchet MS" w:hAnsi="Trebuchet MS"/>
          <w:sz w:val="22"/>
          <w:szCs w:val="22"/>
          <w:lang w:val="en-GB"/>
        </w:rPr>
      </w:pPr>
    </w:p>
    <w:p w14:paraId="68F57A52" w14:textId="77777777" w:rsidR="008502FA" w:rsidRPr="00B060FA" w:rsidRDefault="008502FA" w:rsidP="00B060FA">
      <w:pPr>
        <w:spacing w:line="276" w:lineRule="auto"/>
        <w:rPr>
          <w:rFonts w:ascii="Trebuchet MS" w:hAnsi="Trebuchet MS"/>
          <w:sz w:val="22"/>
          <w:szCs w:val="22"/>
        </w:rPr>
      </w:pPr>
    </w:p>
    <w:bookmarkEnd w:id="2"/>
    <w:p w14:paraId="2D6E0AF0" w14:textId="78D7BD40" w:rsidR="00A83B05" w:rsidRPr="00B060FA" w:rsidRDefault="00A52611" w:rsidP="00B060FA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en-GB"/>
        </w:rPr>
      </w:pPr>
      <w:r w:rsidRPr="00B060FA">
        <w:rPr>
          <w:rFonts w:ascii="Trebuchet MS" w:hAnsi="Trebuchet MS" w:cs="Arial"/>
          <w:sz w:val="22"/>
          <w:szCs w:val="22"/>
          <w:lang w:val="en-GB"/>
        </w:rPr>
        <w:t xml:space="preserve">I hereby inform the </w:t>
      </w:r>
      <w:r w:rsidR="009C5360" w:rsidRPr="00B060FA">
        <w:rPr>
          <w:rFonts w:ascii="Trebuchet MS" w:hAnsi="Trebuchet MS" w:cs="Arial"/>
          <w:sz w:val="22"/>
          <w:szCs w:val="22"/>
          <w:lang w:val="en-GB"/>
        </w:rPr>
        <w:t xml:space="preserve">National Authority of </w:t>
      </w:r>
      <w:r w:rsidR="009C5360" w:rsidRPr="00B060FA">
        <w:rPr>
          <w:rFonts w:ascii="Trebuchet MS" w:hAnsi="Trebuchet MS" w:cs="Arial"/>
          <w:sz w:val="22"/>
          <w:szCs w:val="22"/>
          <w:highlight w:val="yellow"/>
          <w:lang w:val="en-GB"/>
        </w:rPr>
        <w:t>[specify the country]</w:t>
      </w:r>
      <w:r w:rsidR="009C5360" w:rsidRPr="00B060FA">
        <w:rPr>
          <w:rFonts w:ascii="Trebuchet MS" w:hAnsi="Trebuchet MS" w:cs="Arial"/>
          <w:sz w:val="22"/>
          <w:szCs w:val="22"/>
          <w:lang w:val="en-GB"/>
        </w:rPr>
        <w:t xml:space="preserve"> </w:t>
      </w:r>
      <w:r w:rsidRPr="00B060FA">
        <w:rPr>
          <w:rFonts w:ascii="Trebuchet MS" w:hAnsi="Trebuchet MS" w:cs="Arial"/>
          <w:sz w:val="22"/>
          <w:szCs w:val="22"/>
          <w:lang w:val="en-GB"/>
        </w:rPr>
        <w:t xml:space="preserve">of the </w:t>
      </w:r>
      <w:r w:rsidR="00E803E0" w:rsidRPr="00186A12">
        <w:rPr>
          <w:rFonts w:ascii="Trebuchet MS" w:eastAsiaTheme="majorEastAsia" w:hAnsi="Trebuchet MS" w:cstheme="majorBidi"/>
          <w:bCs/>
          <w:sz w:val="22"/>
          <w:szCs w:val="22"/>
          <w:lang w:val="en-GB"/>
        </w:rPr>
        <w:t xml:space="preserve">Interreg NEXT </w:t>
      </w:r>
      <w:r w:rsidR="00216982">
        <w:rPr>
          <w:rFonts w:ascii="Trebuchet MS" w:eastAsiaTheme="majorEastAsia" w:hAnsi="Trebuchet MS" w:cstheme="majorBidi"/>
          <w:bCs/>
          <w:sz w:val="22"/>
          <w:szCs w:val="22"/>
          <w:lang w:val="en-GB"/>
        </w:rPr>
        <w:t>Romania-</w:t>
      </w:r>
      <w:r w:rsidR="00910D5C">
        <w:rPr>
          <w:rFonts w:ascii="Trebuchet MS" w:eastAsiaTheme="majorEastAsia" w:hAnsi="Trebuchet MS" w:cstheme="majorBidi"/>
          <w:bCs/>
          <w:sz w:val="22"/>
          <w:szCs w:val="22"/>
          <w:lang w:val="en-GB"/>
        </w:rPr>
        <w:t>Republic of Moldova</w:t>
      </w:r>
      <w:r w:rsidR="00E803E0" w:rsidRPr="00186A12">
        <w:rPr>
          <w:rFonts w:ascii="Trebuchet MS" w:eastAsiaTheme="majorEastAsia" w:hAnsi="Trebuchet MS" w:cstheme="majorBidi"/>
          <w:bCs/>
          <w:sz w:val="22"/>
          <w:szCs w:val="22"/>
          <w:lang w:val="en-GB"/>
        </w:rPr>
        <w:t xml:space="preserve"> Programme</w:t>
      </w:r>
      <w:r w:rsidR="00E803E0" w:rsidRPr="00B060FA">
        <w:rPr>
          <w:rFonts w:ascii="Trebuchet MS" w:hAnsi="Trebuchet MS" w:cs="Arial"/>
          <w:sz w:val="22"/>
          <w:szCs w:val="22"/>
          <w:lang w:val="en-GB"/>
        </w:rPr>
        <w:t xml:space="preserve"> </w:t>
      </w:r>
      <w:r w:rsidRPr="00B060FA">
        <w:rPr>
          <w:rFonts w:ascii="Trebuchet MS" w:hAnsi="Trebuchet MS" w:cs="Arial"/>
          <w:sz w:val="22"/>
          <w:szCs w:val="22"/>
          <w:lang w:val="en-GB"/>
        </w:rPr>
        <w:t xml:space="preserve">that, based on the provided documents, on my verification and my professional judgement as </w:t>
      </w:r>
      <w:r w:rsidR="00D6447B" w:rsidRPr="00B060FA">
        <w:rPr>
          <w:rFonts w:ascii="Trebuchet MS" w:hAnsi="Trebuchet MS" w:cs="Arial"/>
          <w:sz w:val="22"/>
          <w:szCs w:val="22"/>
          <w:lang w:val="en-GB"/>
        </w:rPr>
        <w:t>controller</w:t>
      </w:r>
      <w:r w:rsidRPr="00B060FA">
        <w:rPr>
          <w:rFonts w:ascii="Trebuchet MS" w:hAnsi="Trebuchet MS" w:cs="Arial"/>
          <w:sz w:val="22"/>
          <w:szCs w:val="22"/>
          <w:lang w:val="en-GB"/>
        </w:rPr>
        <w:t xml:space="preserve">, I have found evidence of suspected </w:t>
      </w:r>
      <w:r w:rsidR="0023265E" w:rsidRPr="00B060FA">
        <w:rPr>
          <w:rFonts w:ascii="Trebuchet MS" w:hAnsi="Trebuchet MS" w:cs="Arial"/>
          <w:sz w:val="22"/>
          <w:szCs w:val="22"/>
          <w:lang w:val="en-GB"/>
        </w:rPr>
        <w:t>fraud</w:t>
      </w:r>
      <w:r w:rsidR="00A50E65" w:rsidRPr="00B060FA">
        <w:rPr>
          <w:rFonts w:ascii="Trebuchet MS" w:hAnsi="Trebuchet MS" w:cs="Arial"/>
          <w:sz w:val="22"/>
          <w:szCs w:val="22"/>
          <w:lang w:val="en-GB"/>
        </w:rPr>
        <w:t xml:space="preserve"> or </w:t>
      </w:r>
      <w:r w:rsidR="00346502" w:rsidRPr="00B060FA">
        <w:rPr>
          <w:rFonts w:ascii="Trebuchet MS" w:hAnsi="Trebuchet MS" w:cs="Arial"/>
          <w:sz w:val="22"/>
          <w:szCs w:val="22"/>
          <w:lang w:val="en-GB"/>
        </w:rPr>
        <w:t xml:space="preserve">corruption </w:t>
      </w:r>
      <w:r w:rsidRPr="00B060FA">
        <w:rPr>
          <w:rFonts w:ascii="Trebuchet MS" w:hAnsi="Trebuchet MS" w:cs="Arial"/>
          <w:sz w:val="22"/>
          <w:szCs w:val="22"/>
          <w:lang w:val="en-GB"/>
        </w:rPr>
        <w:t xml:space="preserve">for the </w:t>
      </w:r>
      <w:r w:rsidR="008502FA" w:rsidRPr="00B060FA">
        <w:rPr>
          <w:rFonts w:ascii="Trebuchet MS" w:hAnsi="Trebuchet MS" w:cs="Arial"/>
          <w:sz w:val="22"/>
          <w:szCs w:val="22"/>
          <w:lang w:val="en-GB"/>
        </w:rPr>
        <w:t xml:space="preserve">above-mentioned project </w:t>
      </w:r>
      <w:r w:rsidR="00F42036">
        <w:rPr>
          <w:rFonts w:ascii="Trebuchet MS" w:hAnsi="Trebuchet MS" w:cs="Arial"/>
          <w:sz w:val="22"/>
          <w:szCs w:val="22"/>
          <w:lang w:val="en-GB"/>
        </w:rPr>
        <w:t>Partner</w:t>
      </w:r>
      <w:r w:rsidR="008502FA" w:rsidRPr="00B060FA">
        <w:rPr>
          <w:rFonts w:ascii="Trebuchet MS" w:hAnsi="Trebuchet MS" w:cs="Arial"/>
          <w:sz w:val="22"/>
          <w:szCs w:val="22"/>
          <w:lang w:val="en-GB"/>
        </w:rPr>
        <w:t>.</w:t>
      </w:r>
    </w:p>
    <w:p w14:paraId="24491820" w14:textId="77777777" w:rsidR="008502FA" w:rsidRPr="00B060FA" w:rsidRDefault="008502FA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25DFE672" w14:textId="4C6C04AD" w:rsidR="00A50E65" w:rsidRPr="00B060FA" w:rsidRDefault="00A52611" w:rsidP="00B060FA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rFonts w:ascii="Trebuchet MS" w:hAnsi="Trebuchet MS" w:cs="Arial"/>
          <w:b/>
          <w:sz w:val="22"/>
          <w:szCs w:val="22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>Typology of fraud</w:t>
      </w:r>
      <w:r w:rsidR="00A50E65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</w:t>
      </w:r>
      <w:r w:rsidR="00A50E65" w:rsidRPr="00B060FA">
        <w:rPr>
          <w:rFonts w:ascii="Trebuchet MS" w:hAnsi="Trebuchet MS" w:cs="Arial"/>
          <w:b/>
          <w:sz w:val="22"/>
          <w:szCs w:val="22"/>
        </w:rPr>
        <w:t xml:space="preserve">or </w:t>
      </w:r>
      <w:r w:rsidR="00F93F88" w:rsidRPr="00B060FA">
        <w:rPr>
          <w:rFonts w:ascii="Trebuchet MS" w:hAnsi="Trebuchet MS" w:cs="Arial"/>
          <w:b/>
          <w:sz w:val="22"/>
          <w:szCs w:val="22"/>
        </w:rPr>
        <w:t>corruption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52611" w:rsidRPr="00B060FA" w14:paraId="2504136C" w14:textId="77777777" w:rsidTr="002C2762">
        <w:tc>
          <w:tcPr>
            <w:tcW w:w="9010" w:type="dxa"/>
            <w:shd w:val="clear" w:color="auto" w:fill="DEEAF6" w:themeFill="accent1" w:themeFillTint="33"/>
          </w:tcPr>
          <w:p w14:paraId="43E4364D" w14:textId="697269B0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Please explain in detail the nature of suspected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or 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corruption 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that you wish to inform the Programme about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.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</w:t>
            </w:r>
          </w:p>
        </w:tc>
      </w:tr>
      <w:tr w:rsidR="00A52611" w:rsidRPr="00B060FA" w14:paraId="0023BD7F" w14:textId="77777777" w:rsidTr="00620887">
        <w:trPr>
          <w:trHeight w:val="1367"/>
        </w:trPr>
        <w:tc>
          <w:tcPr>
            <w:tcW w:w="9010" w:type="dxa"/>
            <w:vAlign w:val="center"/>
          </w:tcPr>
          <w:p w14:paraId="2869DBD8" w14:textId="7A107B71" w:rsidR="0023265E" w:rsidRPr="00B060FA" w:rsidRDefault="0023265E" w:rsidP="00F42036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7629644F" w14:textId="77777777" w:rsidR="00A52611" w:rsidRPr="00B060FA" w:rsidRDefault="00A52611" w:rsidP="00B060FA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en-GB"/>
        </w:rPr>
      </w:pPr>
    </w:p>
    <w:p w14:paraId="2AC138A6" w14:textId="22061CA3" w:rsidR="00A50E65" w:rsidRPr="00B060FA" w:rsidRDefault="00881657" w:rsidP="00B060FA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rFonts w:ascii="Trebuchet MS" w:hAnsi="Trebuchet MS" w:cs="Arial"/>
          <w:b/>
          <w:sz w:val="22"/>
          <w:szCs w:val="22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Scope of expenditure </w:t>
      </w:r>
      <w:r w:rsidR="0023265E" w:rsidRPr="00B060FA">
        <w:rPr>
          <w:rFonts w:ascii="Trebuchet MS" w:hAnsi="Trebuchet MS" w:cs="Arial"/>
          <w:b/>
          <w:sz w:val="22"/>
          <w:szCs w:val="22"/>
          <w:lang w:val="en-GB"/>
        </w:rPr>
        <w:t>concerned by</w:t>
      </w:r>
      <w:r w:rsidR="00A52611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the fraud</w:t>
      </w:r>
      <w:r w:rsidR="00A50E65" w:rsidRPr="00B060FA">
        <w:rPr>
          <w:rFonts w:ascii="Trebuchet MS" w:eastAsiaTheme="majorEastAsia" w:hAnsi="Trebuchet MS" w:cstheme="majorBidi"/>
          <w:b/>
          <w:spacing w:val="-10"/>
          <w:kern w:val="28"/>
          <w:sz w:val="22"/>
          <w:szCs w:val="22"/>
        </w:rPr>
        <w:t xml:space="preserve"> </w:t>
      </w:r>
      <w:r w:rsidR="00A50E65" w:rsidRPr="00B060FA">
        <w:rPr>
          <w:rFonts w:ascii="Trebuchet MS" w:hAnsi="Trebuchet MS" w:cs="Arial"/>
          <w:b/>
          <w:sz w:val="22"/>
          <w:szCs w:val="22"/>
        </w:rPr>
        <w:t xml:space="preserve">or </w:t>
      </w:r>
      <w:r w:rsidR="00346502" w:rsidRPr="00B060FA">
        <w:rPr>
          <w:rFonts w:ascii="Trebuchet MS" w:hAnsi="Trebuchet MS" w:cs="Arial"/>
          <w:b/>
          <w:sz w:val="22"/>
          <w:szCs w:val="22"/>
        </w:rPr>
        <w:t>corruption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2"/>
        <w:gridCol w:w="6188"/>
      </w:tblGrid>
      <w:tr w:rsidR="00A52611" w:rsidRPr="00B060FA" w14:paraId="7406AB67" w14:textId="77777777" w:rsidTr="002C2762">
        <w:trPr>
          <w:trHeight w:val="691"/>
        </w:trPr>
        <w:tc>
          <w:tcPr>
            <w:tcW w:w="2822" w:type="dxa"/>
            <w:shd w:val="clear" w:color="auto" w:fill="DEEAF6" w:themeFill="accent1" w:themeFillTint="33"/>
            <w:vAlign w:val="center"/>
          </w:tcPr>
          <w:p w14:paraId="14A5DBF8" w14:textId="4D3925D0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 xml:space="preserve">Concerned </w:t>
            </w:r>
            <w:r w:rsidR="00F42036">
              <w:rPr>
                <w:rFonts w:ascii="Trebuchet MS" w:hAnsi="Trebuchet MS" w:cs="Arial"/>
                <w:sz w:val="22"/>
                <w:szCs w:val="22"/>
                <w:lang w:val="en-GB"/>
              </w:rPr>
              <w:t>Partner</w:t>
            </w: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 xml:space="preserve"> report(s)</w:t>
            </w:r>
          </w:p>
        </w:tc>
        <w:tc>
          <w:tcPr>
            <w:tcW w:w="6188" w:type="dxa"/>
            <w:vAlign w:val="center"/>
          </w:tcPr>
          <w:p w14:paraId="39F48107" w14:textId="77777777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A52611" w:rsidRPr="00B060FA" w14:paraId="655B1B5E" w14:textId="77777777" w:rsidTr="002C2762">
        <w:trPr>
          <w:trHeight w:val="633"/>
        </w:trPr>
        <w:tc>
          <w:tcPr>
            <w:tcW w:w="2822" w:type="dxa"/>
            <w:shd w:val="clear" w:color="auto" w:fill="DEEAF6" w:themeFill="accent1" w:themeFillTint="33"/>
            <w:vAlign w:val="center"/>
          </w:tcPr>
          <w:p w14:paraId="3EEA81A8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>Concerned budget line(s)</w:t>
            </w:r>
          </w:p>
        </w:tc>
        <w:tc>
          <w:tcPr>
            <w:tcW w:w="6188" w:type="dxa"/>
            <w:vAlign w:val="center"/>
          </w:tcPr>
          <w:p w14:paraId="457CF1F5" w14:textId="77777777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A52611" w:rsidRPr="00B060FA" w14:paraId="4C773A21" w14:textId="77777777" w:rsidTr="002C2762">
        <w:trPr>
          <w:trHeight w:val="709"/>
        </w:trPr>
        <w:tc>
          <w:tcPr>
            <w:tcW w:w="2822" w:type="dxa"/>
            <w:shd w:val="clear" w:color="auto" w:fill="DEEAF6" w:themeFill="accent1" w:themeFillTint="33"/>
            <w:vAlign w:val="center"/>
          </w:tcPr>
          <w:p w14:paraId="7335DD68" w14:textId="2D0DE876" w:rsidR="00A52611" w:rsidRPr="00B060FA" w:rsidRDefault="0023265E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 xml:space="preserve">Identification of specific contracts and expenditure items concerned </w:t>
            </w:r>
          </w:p>
        </w:tc>
        <w:tc>
          <w:tcPr>
            <w:tcW w:w="6188" w:type="dxa"/>
            <w:vAlign w:val="center"/>
          </w:tcPr>
          <w:p w14:paraId="747BCD13" w14:textId="336E4660" w:rsidR="00B56628" w:rsidRPr="00B060FA" w:rsidRDefault="00B56628" w:rsidP="00F42036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23265E" w:rsidRPr="00B060FA" w14:paraId="64B10432" w14:textId="77777777" w:rsidTr="002C2762">
        <w:trPr>
          <w:trHeight w:val="709"/>
        </w:trPr>
        <w:tc>
          <w:tcPr>
            <w:tcW w:w="2822" w:type="dxa"/>
            <w:shd w:val="clear" w:color="auto" w:fill="DEEAF6" w:themeFill="accent1" w:themeFillTint="33"/>
            <w:vAlign w:val="center"/>
          </w:tcPr>
          <w:p w14:paraId="7EDC3CCB" w14:textId="332948F0" w:rsidR="0023265E" w:rsidRPr="00B060FA" w:rsidRDefault="0023265E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>Amount of expenditure concerned (in EUR and local currency)</w:t>
            </w:r>
          </w:p>
        </w:tc>
        <w:tc>
          <w:tcPr>
            <w:tcW w:w="6188" w:type="dxa"/>
            <w:vAlign w:val="center"/>
          </w:tcPr>
          <w:p w14:paraId="621542D0" w14:textId="77777777" w:rsidR="0023265E" w:rsidRPr="00B060FA" w:rsidRDefault="0023265E" w:rsidP="00B060FA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14FDD0F1" w14:textId="77777777" w:rsidR="00A52611" w:rsidRPr="00B060FA" w:rsidRDefault="00A52611" w:rsidP="00B060FA">
      <w:pPr>
        <w:pStyle w:val="ListParagraph"/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616DB06B" w14:textId="654D7DF2" w:rsidR="00A50E65" w:rsidRPr="00B060FA" w:rsidRDefault="00B56628" w:rsidP="00B060FA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rFonts w:ascii="Trebuchet MS" w:hAnsi="Trebuchet MS" w:cs="Arial"/>
          <w:b/>
          <w:sz w:val="22"/>
          <w:szCs w:val="22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Basis for suspected </w:t>
      </w:r>
      <w:r w:rsidR="0023265E" w:rsidRPr="00B060FA">
        <w:rPr>
          <w:rFonts w:ascii="Trebuchet MS" w:hAnsi="Trebuchet MS" w:cs="Arial"/>
          <w:b/>
          <w:sz w:val="22"/>
          <w:szCs w:val="22"/>
          <w:lang w:val="en-GB"/>
        </w:rPr>
        <w:t>fraud</w:t>
      </w:r>
      <w:r w:rsidR="00A50E65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</w:t>
      </w:r>
      <w:r w:rsidR="00A50E65" w:rsidRPr="00B060FA">
        <w:rPr>
          <w:rFonts w:ascii="Trebuchet MS" w:hAnsi="Trebuchet MS" w:cs="Arial"/>
          <w:b/>
          <w:sz w:val="22"/>
          <w:szCs w:val="22"/>
        </w:rPr>
        <w:t xml:space="preserve">or </w:t>
      </w:r>
      <w:r w:rsidR="00346502" w:rsidRPr="00B060FA">
        <w:rPr>
          <w:rFonts w:ascii="Trebuchet MS" w:hAnsi="Trebuchet MS" w:cs="Arial"/>
          <w:b/>
          <w:sz w:val="22"/>
          <w:szCs w:val="22"/>
        </w:rPr>
        <w:t>corruption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52611" w:rsidRPr="00B060FA" w14:paraId="30AD0E5D" w14:textId="77777777" w:rsidTr="002C2762">
        <w:trPr>
          <w:trHeight w:val="545"/>
        </w:trPr>
        <w:tc>
          <w:tcPr>
            <w:tcW w:w="9010" w:type="dxa"/>
            <w:shd w:val="clear" w:color="auto" w:fill="DEEAF6" w:themeFill="accent1" w:themeFillTint="33"/>
            <w:vAlign w:val="center"/>
          </w:tcPr>
          <w:p w14:paraId="7846014E" w14:textId="317BB7EC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Please explain in detail the reasons/circumstances leading you to suspect the existence of fraud 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or 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corruption 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for this specific project </w:t>
            </w:r>
            <w:r w:rsidR="00F42036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Partner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(</w:t>
            </w:r>
            <w:proofErr w:type="gramStart"/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i.e.</w:t>
            </w:r>
            <w:proofErr w:type="gramEnd"/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Why do you think there may be 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/</w:t>
            </w:r>
            <w:r w:rsidR="00F93F88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? / How did yo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u become aware of the suspected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/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?).</w:t>
            </w:r>
          </w:p>
        </w:tc>
      </w:tr>
      <w:tr w:rsidR="00A52611" w:rsidRPr="00B060FA" w14:paraId="59B55CC3" w14:textId="77777777" w:rsidTr="00620887">
        <w:trPr>
          <w:trHeight w:val="1340"/>
        </w:trPr>
        <w:tc>
          <w:tcPr>
            <w:tcW w:w="9010" w:type="dxa"/>
            <w:vAlign w:val="center"/>
          </w:tcPr>
          <w:p w14:paraId="7A0CD787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A52611" w:rsidRPr="00B060FA" w14:paraId="33D68392" w14:textId="77777777" w:rsidTr="002C2762">
        <w:trPr>
          <w:trHeight w:val="550"/>
        </w:trPr>
        <w:tc>
          <w:tcPr>
            <w:tcW w:w="9010" w:type="dxa"/>
            <w:shd w:val="clear" w:color="auto" w:fill="DEEAF6" w:themeFill="accent1" w:themeFillTint="33"/>
            <w:vAlign w:val="center"/>
          </w:tcPr>
          <w:p w14:paraId="1DB49576" w14:textId="4A71F4A3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lastRenderedPageBreak/>
              <w:t>Please provide some concrete facts about the suspicion of 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/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.</w:t>
            </w:r>
          </w:p>
        </w:tc>
      </w:tr>
      <w:tr w:rsidR="00A52611" w:rsidRPr="00B060FA" w14:paraId="69B4E2A3" w14:textId="77777777" w:rsidTr="00620887">
        <w:trPr>
          <w:trHeight w:val="1457"/>
        </w:trPr>
        <w:tc>
          <w:tcPr>
            <w:tcW w:w="9010" w:type="dxa"/>
            <w:vAlign w:val="center"/>
          </w:tcPr>
          <w:p w14:paraId="47823841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A52611" w:rsidRPr="00B060FA" w14:paraId="5A6AF631" w14:textId="77777777" w:rsidTr="002C2762">
        <w:trPr>
          <w:trHeight w:val="568"/>
        </w:trPr>
        <w:tc>
          <w:tcPr>
            <w:tcW w:w="9010" w:type="dxa"/>
            <w:shd w:val="clear" w:color="auto" w:fill="DEEAF6" w:themeFill="accent1" w:themeFillTint="33"/>
            <w:vAlign w:val="center"/>
          </w:tcPr>
          <w:p w14:paraId="5B677CED" w14:textId="77777777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Please indicate the actions you already undertook to analyse the specific case in-depth. </w:t>
            </w:r>
          </w:p>
          <w:p w14:paraId="2C3077A6" w14:textId="3E6469B6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Please also specify if you reported this suspected fraud 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</w:rPr>
              <w:t xml:space="preserve">or 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</w:rPr>
              <w:t xml:space="preserve">corruption 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to any other competent authority and if any administrative or judicial proceedings in relation to this case has been initiated.</w:t>
            </w:r>
          </w:p>
        </w:tc>
      </w:tr>
      <w:tr w:rsidR="00A52611" w:rsidRPr="00B060FA" w14:paraId="72402264" w14:textId="77777777" w:rsidTr="00620887">
        <w:trPr>
          <w:trHeight w:val="1502"/>
        </w:trPr>
        <w:tc>
          <w:tcPr>
            <w:tcW w:w="9010" w:type="dxa"/>
            <w:vAlign w:val="center"/>
          </w:tcPr>
          <w:p w14:paraId="54739C4D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2174502A" w14:textId="77777777" w:rsidR="00A52611" w:rsidRPr="00B060FA" w:rsidRDefault="00A52611" w:rsidP="00B060FA">
      <w:pPr>
        <w:spacing w:line="276" w:lineRule="auto"/>
        <w:jc w:val="both"/>
        <w:rPr>
          <w:rFonts w:ascii="Trebuchet MS" w:hAnsi="Trebuchet MS" w:cs="Arial"/>
          <w:i/>
          <w:sz w:val="22"/>
          <w:szCs w:val="22"/>
          <w:lang w:val="en-GB"/>
        </w:rPr>
      </w:pPr>
    </w:p>
    <w:p w14:paraId="06341C39" w14:textId="73012261" w:rsidR="00A52611" w:rsidRPr="00B060FA" w:rsidRDefault="00A52611" w:rsidP="00B060FA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Potential impact of the suspected fraud </w:t>
      </w:r>
      <w:r w:rsidR="00A50E65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or </w:t>
      </w:r>
      <w:r w:rsidR="00346502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corruption 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outside the </w:t>
      </w:r>
      <w:r w:rsidR="00620887">
        <w:rPr>
          <w:rFonts w:ascii="Trebuchet MS" w:hAnsi="Trebuchet MS" w:cs="Arial"/>
          <w:b/>
          <w:sz w:val="22"/>
          <w:szCs w:val="22"/>
          <w:lang w:val="en-GB"/>
        </w:rPr>
        <w:t xml:space="preserve">Interreg NEXT 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>project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2611" w:rsidRPr="00B060FA" w14:paraId="575B5ECD" w14:textId="77777777" w:rsidTr="002C2762">
        <w:trPr>
          <w:trHeight w:val="550"/>
        </w:trPr>
        <w:tc>
          <w:tcPr>
            <w:tcW w:w="9062" w:type="dxa"/>
            <w:shd w:val="clear" w:color="auto" w:fill="DEEAF6" w:themeFill="accent1" w:themeFillTint="33"/>
            <w:vAlign w:val="center"/>
          </w:tcPr>
          <w:p w14:paraId="182B7CB1" w14:textId="44DD64DB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If applicable, please list other EU co-funded programmes and projects in which the same </w:t>
            </w:r>
            <w:r w:rsidR="00F42036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Partner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is involved (to your knowledge)</w:t>
            </w:r>
            <w:r w:rsidR="00CC7107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.</w:t>
            </w:r>
          </w:p>
        </w:tc>
      </w:tr>
      <w:tr w:rsidR="00A52611" w:rsidRPr="00B060FA" w14:paraId="7A502CFF" w14:textId="77777777" w:rsidTr="00620887">
        <w:trPr>
          <w:trHeight w:val="1313"/>
        </w:trPr>
        <w:tc>
          <w:tcPr>
            <w:tcW w:w="9062" w:type="dxa"/>
            <w:vAlign w:val="center"/>
          </w:tcPr>
          <w:p w14:paraId="0900AF42" w14:textId="77777777" w:rsidR="00A52611" w:rsidRPr="00B060FA" w:rsidRDefault="00A52611" w:rsidP="00F42036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A52611" w:rsidRPr="00B060FA" w14:paraId="2403963D" w14:textId="77777777" w:rsidTr="002C2762">
        <w:trPr>
          <w:trHeight w:val="568"/>
        </w:trPr>
        <w:tc>
          <w:tcPr>
            <w:tcW w:w="9062" w:type="dxa"/>
            <w:shd w:val="clear" w:color="auto" w:fill="DEEAF6" w:themeFill="accent1" w:themeFillTint="33"/>
            <w:vAlign w:val="center"/>
          </w:tcPr>
          <w:p w14:paraId="70DB316A" w14:textId="7C7301A4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Please add any complementary indication you deem useful to identify and limit the impact of the suspected 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or 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CC7107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.</w:t>
            </w:r>
          </w:p>
        </w:tc>
      </w:tr>
      <w:tr w:rsidR="00A52611" w:rsidRPr="00B060FA" w14:paraId="5373BF1B" w14:textId="77777777" w:rsidTr="00620887">
        <w:trPr>
          <w:trHeight w:val="1367"/>
        </w:trPr>
        <w:tc>
          <w:tcPr>
            <w:tcW w:w="9062" w:type="dxa"/>
            <w:vAlign w:val="center"/>
          </w:tcPr>
          <w:p w14:paraId="06BB1DD2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1A774308" w14:textId="77777777" w:rsidR="00A52611" w:rsidRPr="00B060FA" w:rsidRDefault="00A52611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6C5343AC" w14:textId="1B8B869D" w:rsidR="00A52611" w:rsidRDefault="00A52611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I hereby declare that my assessment is based on actual evidence that I have seen during </w:t>
      </w:r>
      <w:r w:rsidR="00CC7107">
        <w:rPr>
          <w:rFonts w:ascii="Trebuchet MS" w:hAnsi="Trebuchet MS" w:cs="Arial"/>
          <w:b/>
          <w:sz w:val="22"/>
          <w:szCs w:val="22"/>
          <w:lang w:val="en-GB"/>
        </w:rPr>
        <w:t>the management verification procedures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. </w:t>
      </w:r>
    </w:p>
    <w:p w14:paraId="52B806A2" w14:textId="77777777" w:rsidR="00A83B05" w:rsidRPr="00B060FA" w:rsidRDefault="00A83B05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7BA34B8F" w14:textId="77777777" w:rsidR="005E540D" w:rsidRDefault="005E540D" w:rsidP="005E540D">
      <w:pPr>
        <w:spacing w:line="276" w:lineRule="auto"/>
        <w:jc w:val="both"/>
        <w:rPr>
          <w:rFonts w:ascii="Trebuchet MS" w:hAnsi="Trebuchet MS" w:cs="Arial"/>
          <w:b/>
          <w:bCs/>
          <w:sz w:val="22"/>
          <w:szCs w:val="22"/>
          <w:lang w:val="en-GB"/>
        </w:rPr>
      </w:pPr>
      <w:r w:rsidRPr="00A83B05">
        <w:rPr>
          <w:rFonts w:ascii="Trebuchet MS" w:hAnsi="Trebuchet MS" w:cs="Arial"/>
          <w:b/>
          <w:bCs/>
          <w:sz w:val="22"/>
          <w:szCs w:val="22"/>
          <w:lang w:val="en-GB"/>
        </w:rPr>
        <w:t>I also attach to the present Report the supporting documents related to the suspicion.</w:t>
      </w:r>
    </w:p>
    <w:p w14:paraId="3D3E568F" w14:textId="77777777" w:rsidR="00A83B05" w:rsidRPr="00B060FA" w:rsidRDefault="00A83B05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76077173" w14:textId="480A734C" w:rsidR="00A52611" w:rsidRPr="00B060FA" w:rsidRDefault="00A52611" w:rsidP="00B060FA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en-GB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I am aware that the </w:t>
      </w:r>
      <w:r w:rsidR="009C5360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National Authority </w:t>
      </w:r>
      <w:r w:rsidR="009C5360" w:rsidRPr="00B142CD">
        <w:rPr>
          <w:rFonts w:ascii="Trebuchet MS" w:hAnsi="Trebuchet MS" w:cs="Arial"/>
          <w:b/>
          <w:sz w:val="22"/>
          <w:szCs w:val="22"/>
          <w:lang w:val="en-GB"/>
        </w:rPr>
        <w:t xml:space="preserve">of </w:t>
      </w:r>
      <w:r w:rsidR="002C2762" w:rsidRPr="00B142CD">
        <w:rPr>
          <w:rFonts w:ascii="Trebuchet MS" w:hAnsi="Trebuchet MS" w:cs="Arial"/>
          <w:b/>
          <w:sz w:val="22"/>
          <w:szCs w:val="22"/>
          <w:highlight w:val="yellow"/>
          <w:lang w:val="en-GB"/>
        </w:rPr>
        <w:t>[specify the country]</w:t>
      </w:r>
      <w:r w:rsidR="00B93A08" w:rsidRPr="00B142CD">
        <w:rPr>
          <w:rFonts w:ascii="Trebuchet MS" w:hAnsi="Trebuchet MS" w:cs="Arial"/>
          <w:b/>
          <w:sz w:val="22"/>
          <w:szCs w:val="22"/>
          <w:lang w:val="en-GB"/>
        </w:rPr>
        <w:t>,</w:t>
      </w:r>
      <w:r w:rsidR="00B93A08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the </w:t>
      </w:r>
      <w:r w:rsidR="0023265E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Managing </w:t>
      </w:r>
      <w:r w:rsidR="004E39EE" w:rsidRPr="00B060FA">
        <w:rPr>
          <w:rFonts w:ascii="Trebuchet MS" w:hAnsi="Trebuchet MS" w:cs="Arial"/>
          <w:b/>
          <w:sz w:val="22"/>
          <w:szCs w:val="22"/>
          <w:lang w:val="en-GB"/>
        </w:rPr>
        <w:t>Authority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and </w:t>
      </w:r>
      <w:r w:rsidR="004E39EE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European and </w:t>
      </w:r>
      <w:r w:rsidR="000B4E44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other 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>national competent bodies may use this evidence to undertake further investigations which could lead to appropriate administrative and/or legal actions in relation to suspected unlawful activity.</w:t>
      </w:r>
      <w:r w:rsidR="00FA1A66" w:rsidRPr="00B060FA">
        <w:rPr>
          <w:rFonts w:ascii="Trebuchet MS" w:hAnsi="Trebuchet MS" w:cs="Arial"/>
          <w:sz w:val="22"/>
          <w:szCs w:val="22"/>
          <w:lang w:val="en-GB"/>
        </w:rPr>
        <w:t xml:space="preserve"> </w:t>
      </w:r>
    </w:p>
    <w:p w14:paraId="7F410FF2" w14:textId="407E39EF" w:rsidR="00FF141E" w:rsidRPr="00B060FA" w:rsidRDefault="00D6447B" w:rsidP="00D34E1E">
      <w:pPr>
        <w:spacing w:before="200"/>
        <w:jc w:val="both"/>
        <w:rPr>
          <w:rFonts w:ascii="Trebuchet MS" w:hAnsi="Trebuchet MS"/>
          <w:sz w:val="22"/>
          <w:szCs w:val="22"/>
        </w:rPr>
      </w:pPr>
      <w:r w:rsidRPr="00B060FA">
        <w:rPr>
          <w:rFonts w:ascii="Trebuchet MS" w:hAnsi="Trebuchet MS"/>
          <w:sz w:val="22"/>
          <w:szCs w:val="22"/>
        </w:rPr>
        <w:t>Controller</w:t>
      </w:r>
      <w:r w:rsidR="00FF141E" w:rsidRPr="00B060FA">
        <w:rPr>
          <w:rFonts w:ascii="Trebuchet MS" w:hAnsi="Trebuchet MS"/>
          <w:sz w:val="22"/>
          <w:szCs w:val="22"/>
        </w:rPr>
        <w:t>’s signature</w:t>
      </w:r>
    </w:p>
    <w:p w14:paraId="7E0DB1F1" w14:textId="14EEB204" w:rsidR="00FF141E" w:rsidRPr="00B060FA" w:rsidRDefault="00FF141E" w:rsidP="00D34E1E">
      <w:pPr>
        <w:spacing w:before="120"/>
        <w:jc w:val="both"/>
        <w:rPr>
          <w:rFonts w:ascii="Trebuchet MS" w:hAnsi="Trebuchet MS"/>
          <w:sz w:val="22"/>
          <w:szCs w:val="22"/>
        </w:rPr>
      </w:pPr>
      <w:r w:rsidRPr="00B060FA">
        <w:rPr>
          <w:rFonts w:ascii="Trebuchet MS" w:hAnsi="Trebuchet MS"/>
          <w:sz w:val="22"/>
          <w:szCs w:val="22"/>
        </w:rPr>
        <w:t xml:space="preserve">Name of </w:t>
      </w:r>
      <w:r w:rsidR="00D6447B" w:rsidRPr="00B060FA">
        <w:rPr>
          <w:rFonts w:ascii="Trebuchet MS" w:hAnsi="Trebuchet MS"/>
          <w:sz w:val="22"/>
          <w:szCs w:val="22"/>
        </w:rPr>
        <w:t>Controller</w:t>
      </w:r>
      <w:r w:rsidRPr="00B060FA">
        <w:rPr>
          <w:rFonts w:ascii="Trebuchet MS" w:hAnsi="Trebuchet MS"/>
          <w:sz w:val="22"/>
          <w:szCs w:val="22"/>
        </w:rPr>
        <w:t xml:space="preserve"> signing</w:t>
      </w:r>
    </w:p>
    <w:p w14:paraId="6E7074A4" w14:textId="19AF245A" w:rsidR="00FF141E" w:rsidRPr="00B060FA" w:rsidRDefault="00FF141E" w:rsidP="00D34E1E">
      <w:pPr>
        <w:spacing w:before="120"/>
        <w:jc w:val="both"/>
        <w:rPr>
          <w:rFonts w:ascii="Trebuchet MS" w:hAnsi="Trebuchet MS"/>
          <w:sz w:val="22"/>
          <w:szCs w:val="22"/>
        </w:rPr>
      </w:pPr>
      <w:r w:rsidRPr="00B060FA">
        <w:rPr>
          <w:rFonts w:ascii="Trebuchet MS" w:hAnsi="Trebuchet MS"/>
          <w:sz w:val="22"/>
          <w:szCs w:val="22"/>
        </w:rPr>
        <w:t>Date of signature &lt;</w:t>
      </w:r>
      <w:r w:rsidRPr="00B060FA">
        <w:rPr>
          <w:rFonts w:ascii="Trebuchet MS" w:hAnsi="Trebuchet MS"/>
          <w:sz w:val="22"/>
          <w:szCs w:val="22"/>
          <w:highlight w:val="yellow"/>
        </w:rPr>
        <w:t xml:space="preserve">dd </w:t>
      </w:r>
      <w:r w:rsidR="0028286F" w:rsidRPr="00B060FA">
        <w:rPr>
          <w:rFonts w:ascii="Trebuchet MS" w:hAnsi="Trebuchet MS"/>
          <w:sz w:val="22"/>
          <w:szCs w:val="22"/>
          <w:highlight w:val="yellow"/>
        </w:rPr>
        <w:t>Month</w:t>
      </w:r>
      <w:r w:rsidRPr="00B060FA">
        <w:rPr>
          <w:rFonts w:ascii="Trebuchet MS" w:hAnsi="Trebuchet MS"/>
          <w:sz w:val="22"/>
          <w:szCs w:val="22"/>
          <w:highlight w:val="yellow"/>
        </w:rPr>
        <w:t xml:space="preserve"> </w:t>
      </w:r>
      <w:proofErr w:type="spellStart"/>
      <w:r w:rsidRPr="00B060FA">
        <w:rPr>
          <w:rFonts w:ascii="Trebuchet MS" w:hAnsi="Trebuchet MS"/>
          <w:sz w:val="22"/>
          <w:szCs w:val="22"/>
          <w:highlight w:val="yellow"/>
        </w:rPr>
        <w:t>yyyy</w:t>
      </w:r>
      <w:proofErr w:type="spellEnd"/>
      <w:r w:rsidRPr="00B060FA">
        <w:rPr>
          <w:rFonts w:ascii="Trebuchet MS" w:hAnsi="Trebuchet MS"/>
          <w:sz w:val="22"/>
          <w:szCs w:val="22"/>
        </w:rPr>
        <w:t>&gt;</w:t>
      </w:r>
    </w:p>
    <w:sectPr w:rsidR="00FF141E" w:rsidRPr="00B060FA" w:rsidSect="006575D3">
      <w:footerReference w:type="default" r:id="rId8"/>
      <w:headerReference w:type="first" r:id="rId9"/>
      <w:footerReference w:type="first" r:id="rId10"/>
      <w:pgSz w:w="11900" w:h="16840"/>
      <w:pgMar w:top="1440" w:right="1440" w:bottom="1508" w:left="1440" w:header="68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F14D5" w14:textId="77777777" w:rsidR="00FB3BEE" w:rsidRDefault="00FB3BEE" w:rsidP="002D5A83">
      <w:r>
        <w:separator/>
      </w:r>
    </w:p>
  </w:endnote>
  <w:endnote w:type="continuationSeparator" w:id="0">
    <w:p w14:paraId="231E8A98" w14:textId="77777777" w:rsidR="00FB3BEE" w:rsidRDefault="00FB3BEE" w:rsidP="002D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9465249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57692474" w14:textId="132492EA" w:rsidR="006575D3" w:rsidRPr="006575D3" w:rsidRDefault="006575D3">
        <w:pPr>
          <w:pStyle w:val="Footer"/>
          <w:jc w:val="right"/>
          <w:rPr>
            <w:color w:val="auto"/>
          </w:rPr>
        </w:pPr>
        <w:r w:rsidRPr="006575D3">
          <w:rPr>
            <w:color w:val="auto"/>
          </w:rPr>
          <w:fldChar w:fldCharType="begin"/>
        </w:r>
        <w:r w:rsidRPr="006575D3">
          <w:rPr>
            <w:color w:val="auto"/>
          </w:rPr>
          <w:instrText xml:space="preserve"> PAGE   \* MERGEFORMAT </w:instrText>
        </w:r>
        <w:r w:rsidRPr="006575D3">
          <w:rPr>
            <w:color w:val="auto"/>
          </w:rPr>
          <w:fldChar w:fldCharType="separate"/>
        </w:r>
        <w:r w:rsidRPr="006575D3">
          <w:rPr>
            <w:noProof/>
            <w:color w:val="auto"/>
          </w:rPr>
          <w:t>2</w:t>
        </w:r>
        <w:r w:rsidRPr="006575D3">
          <w:rPr>
            <w:noProof/>
            <w:color w:val="auto"/>
          </w:rPr>
          <w:fldChar w:fldCharType="end"/>
        </w:r>
      </w:p>
    </w:sdtContent>
  </w:sdt>
  <w:p w14:paraId="5E2325DC" w14:textId="3DD28116" w:rsidR="006575D3" w:rsidRDefault="006575D3">
    <w:pPr>
      <w:pStyle w:val="Footer"/>
    </w:pPr>
    <w:r w:rsidRPr="00963ED6">
      <w:rPr>
        <w:rFonts w:ascii="Trebuchet MS" w:hAnsi="Trebuchet MS"/>
        <w:color w:val="1F4E79"/>
        <w:szCs w:val="20"/>
        <w:lang w:val="en-GB"/>
      </w:rPr>
      <w:t xml:space="preserve">Annex </w:t>
    </w:r>
    <w:del w:id="3" w:author="Liliana Stoica" w:date="2025-03-19T14:31:00Z">
      <w:r w:rsidRPr="00963ED6" w:rsidDel="008026D7">
        <w:rPr>
          <w:rFonts w:ascii="Trebuchet MS" w:hAnsi="Trebuchet MS"/>
          <w:color w:val="1F4E79"/>
          <w:szCs w:val="20"/>
          <w:lang w:val="en-GB"/>
        </w:rPr>
        <w:delText>6</w:delText>
      </w:r>
    </w:del>
    <w:ins w:id="4" w:author="Liliana Stoica" w:date="2025-03-19T14:31:00Z">
      <w:r w:rsidR="008026D7">
        <w:rPr>
          <w:rFonts w:ascii="Trebuchet MS" w:hAnsi="Trebuchet MS"/>
          <w:color w:val="1F4E79"/>
          <w:szCs w:val="20"/>
          <w:lang w:val="en-GB"/>
        </w:rPr>
        <w:t>5</w:t>
      </w:r>
    </w:ins>
    <w:r w:rsidRPr="00963ED6">
      <w:rPr>
        <w:rFonts w:ascii="Trebuchet MS" w:hAnsi="Trebuchet MS"/>
        <w:color w:val="1F4E79"/>
        <w:szCs w:val="20"/>
        <w:lang w:val="en-GB"/>
      </w:rPr>
      <w:t xml:space="preserve"> to</w:t>
    </w:r>
    <w:r>
      <w:rPr>
        <w:rFonts w:ascii="Trebuchet MS" w:hAnsi="Trebuchet MS"/>
        <w:color w:val="1F4E79"/>
        <w:szCs w:val="20"/>
        <w:lang w:val="en-GB"/>
      </w:rPr>
      <w:t xml:space="preserve">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 xml:space="preserve">control – INTERREG NEXT </w:t>
    </w:r>
    <w:r w:rsidR="00216982">
      <w:rPr>
        <w:rFonts w:ascii="Trebuchet MS" w:hAnsi="Trebuchet MS"/>
        <w:color w:val="1F4E79"/>
        <w:szCs w:val="20"/>
        <w:lang w:val="en-GB"/>
      </w:rPr>
      <w:t>Romania-</w:t>
    </w:r>
    <w:r w:rsidR="00910D5C">
      <w:rPr>
        <w:rFonts w:ascii="Trebuchet MS" w:hAnsi="Trebuchet MS"/>
        <w:color w:val="1F4E79"/>
        <w:szCs w:val="20"/>
        <w:lang w:val="en-GB"/>
      </w:rPr>
      <w:t>Republic of Moldova</w:t>
    </w:r>
    <w:r>
      <w:rPr>
        <w:rFonts w:ascii="Trebuchet MS" w:hAnsi="Trebuchet MS"/>
        <w:color w:val="1F4E79"/>
        <w:szCs w:val="20"/>
        <w:lang w:val="en-GB"/>
      </w:rPr>
      <w:t xml:space="preserve"> Programme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8963769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097BC9DF" w14:textId="1EDEF01D" w:rsidR="006575D3" w:rsidRPr="00963ED6" w:rsidRDefault="006575D3">
        <w:pPr>
          <w:pStyle w:val="Footer"/>
          <w:jc w:val="right"/>
          <w:rPr>
            <w:color w:val="auto"/>
          </w:rPr>
        </w:pPr>
        <w:r w:rsidRPr="00963ED6">
          <w:rPr>
            <w:color w:val="auto"/>
          </w:rPr>
          <w:fldChar w:fldCharType="begin"/>
        </w:r>
        <w:r w:rsidRPr="00963ED6">
          <w:rPr>
            <w:color w:val="auto"/>
          </w:rPr>
          <w:instrText xml:space="preserve"> PAGE   \* MERGEFORMAT </w:instrText>
        </w:r>
        <w:r w:rsidRPr="00963ED6">
          <w:rPr>
            <w:color w:val="auto"/>
          </w:rPr>
          <w:fldChar w:fldCharType="separate"/>
        </w:r>
        <w:r w:rsidRPr="00963ED6">
          <w:rPr>
            <w:noProof/>
            <w:color w:val="auto"/>
          </w:rPr>
          <w:t>2</w:t>
        </w:r>
        <w:r w:rsidRPr="00963ED6">
          <w:rPr>
            <w:noProof/>
            <w:color w:val="auto"/>
          </w:rPr>
          <w:fldChar w:fldCharType="end"/>
        </w:r>
      </w:p>
    </w:sdtContent>
  </w:sdt>
  <w:p w14:paraId="410E29DF" w14:textId="68C990D3" w:rsidR="006575D3" w:rsidRPr="006575D3" w:rsidRDefault="006575D3">
    <w:pPr>
      <w:pStyle w:val="Footer"/>
      <w:rPr>
        <w:rFonts w:ascii="Trebuchet MS" w:hAnsi="Trebuchet MS"/>
        <w:color w:val="1F4E79"/>
        <w:szCs w:val="20"/>
        <w:lang w:val="en-GB"/>
      </w:rPr>
    </w:pPr>
    <w:r w:rsidRPr="00963ED6">
      <w:rPr>
        <w:rFonts w:ascii="Trebuchet MS" w:hAnsi="Trebuchet MS"/>
        <w:color w:val="1F4E79"/>
        <w:szCs w:val="20"/>
        <w:lang w:val="en-GB"/>
      </w:rPr>
      <w:t xml:space="preserve">Annex </w:t>
    </w:r>
    <w:del w:id="5" w:author="Liliana Stoica" w:date="2025-03-19T14:31:00Z">
      <w:r w:rsidRPr="00963ED6" w:rsidDel="008026D7">
        <w:rPr>
          <w:rFonts w:ascii="Trebuchet MS" w:hAnsi="Trebuchet MS"/>
          <w:color w:val="1F4E79"/>
          <w:szCs w:val="20"/>
          <w:lang w:val="en-GB"/>
        </w:rPr>
        <w:delText>6</w:delText>
      </w:r>
    </w:del>
    <w:ins w:id="6" w:author="Liliana Stoica" w:date="2025-03-19T14:31:00Z">
      <w:r w:rsidR="008026D7">
        <w:rPr>
          <w:rFonts w:ascii="Trebuchet MS" w:hAnsi="Trebuchet MS"/>
          <w:color w:val="1F4E79"/>
          <w:szCs w:val="20"/>
          <w:lang w:val="en-GB"/>
        </w:rPr>
        <w:t>5</w:t>
      </w:r>
    </w:ins>
    <w:r>
      <w:rPr>
        <w:rFonts w:ascii="Trebuchet MS" w:hAnsi="Trebuchet MS"/>
        <w:color w:val="1F4E79"/>
        <w:szCs w:val="20"/>
        <w:lang w:val="en-GB"/>
      </w:rPr>
      <w:t xml:space="preserve"> to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 xml:space="preserve">control – INTERREG NEXT </w:t>
    </w:r>
    <w:r w:rsidR="00216982">
      <w:rPr>
        <w:rFonts w:ascii="Trebuchet MS" w:hAnsi="Trebuchet MS"/>
        <w:color w:val="1F4E79"/>
        <w:szCs w:val="20"/>
        <w:lang w:val="en-GB"/>
      </w:rPr>
      <w:t>Romania-</w:t>
    </w:r>
    <w:r w:rsidR="00910D5C">
      <w:rPr>
        <w:rFonts w:ascii="Trebuchet MS" w:hAnsi="Trebuchet MS"/>
        <w:color w:val="1F4E79"/>
        <w:szCs w:val="20"/>
        <w:lang w:val="en-GB"/>
      </w:rPr>
      <w:t>Republic of Moldova</w:t>
    </w:r>
    <w:r>
      <w:rPr>
        <w:rFonts w:ascii="Trebuchet MS" w:hAnsi="Trebuchet MS"/>
        <w:color w:val="1F4E79"/>
        <w:szCs w:val="20"/>
        <w:lang w:val="en-GB"/>
      </w:rPr>
      <w:t xml:space="preserve"> Programme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4B3FB" w14:textId="77777777" w:rsidR="00FB3BEE" w:rsidRDefault="00FB3BEE" w:rsidP="002D5A83">
      <w:r>
        <w:separator/>
      </w:r>
    </w:p>
  </w:footnote>
  <w:footnote w:type="continuationSeparator" w:id="0">
    <w:p w14:paraId="0B0BF30C" w14:textId="77777777" w:rsidR="00FB3BEE" w:rsidRDefault="00FB3BEE" w:rsidP="002D5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84814" w14:textId="49550DCC" w:rsidR="000B6D13" w:rsidRDefault="000B6D13" w:rsidP="000B6D13">
    <w:pPr>
      <w:pStyle w:val="Header"/>
    </w:pPr>
  </w:p>
  <w:p w14:paraId="313FED7A" w14:textId="5B73212D" w:rsidR="00E11C90" w:rsidRDefault="00910D5C">
    <w:pPr>
      <w:pStyle w:val="Header"/>
    </w:pPr>
    <w:r>
      <w:rPr>
        <w:noProof/>
      </w:rPr>
      <w:drawing>
        <wp:inline distT="0" distB="0" distL="0" distR="0" wp14:anchorId="53CF724B" wp14:editId="65D94684">
          <wp:extent cx="2743200" cy="8839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12EB"/>
    <w:multiLevelType w:val="multilevel"/>
    <w:tmpl w:val="D0169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</w:rPr>
    </w:lvl>
  </w:abstractNum>
  <w:abstractNum w:abstractNumId="1" w15:restartNumberingAfterBreak="0">
    <w:nsid w:val="037D78F4"/>
    <w:multiLevelType w:val="hybridMultilevel"/>
    <w:tmpl w:val="461608A8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7110CDC2">
      <w:numFmt w:val="bullet"/>
      <w:lvlText w:val="•"/>
      <w:lvlJc w:val="left"/>
      <w:pPr>
        <w:ind w:left="1440" w:hanging="360"/>
      </w:pPr>
      <w:rPr>
        <w:rFonts w:ascii="Century Gothic" w:eastAsiaTheme="majorEastAsia" w:hAnsi="Century Gothic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A2332"/>
    <w:multiLevelType w:val="hybridMultilevel"/>
    <w:tmpl w:val="CB2AC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07C63"/>
    <w:multiLevelType w:val="hybridMultilevel"/>
    <w:tmpl w:val="4DB44F4A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648D2"/>
    <w:multiLevelType w:val="hybridMultilevel"/>
    <w:tmpl w:val="CD84D3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83965"/>
    <w:multiLevelType w:val="hybridMultilevel"/>
    <w:tmpl w:val="F670F286"/>
    <w:lvl w:ilvl="0" w:tplc="9B9ADCB0">
      <w:start w:val="1"/>
      <w:numFmt w:val="upperLetter"/>
      <w:lvlText w:val="%1."/>
      <w:lvlJc w:val="left"/>
      <w:pPr>
        <w:ind w:left="3336" w:hanging="360"/>
      </w:pPr>
      <w:rPr>
        <w:rFonts w:hint="default"/>
        <w:color w:val="993366"/>
      </w:rPr>
    </w:lvl>
    <w:lvl w:ilvl="1" w:tplc="0C0A0019" w:tentative="1">
      <w:start w:val="1"/>
      <w:numFmt w:val="lowerLetter"/>
      <w:lvlText w:val="%2."/>
      <w:lvlJc w:val="left"/>
      <w:pPr>
        <w:ind w:left="4056" w:hanging="360"/>
      </w:pPr>
    </w:lvl>
    <w:lvl w:ilvl="2" w:tplc="0C0A001B" w:tentative="1">
      <w:start w:val="1"/>
      <w:numFmt w:val="lowerRoman"/>
      <w:lvlText w:val="%3."/>
      <w:lvlJc w:val="right"/>
      <w:pPr>
        <w:ind w:left="4776" w:hanging="180"/>
      </w:pPr>
    </w:lvl>
    <w:lvl w:ilvl="3" w:tplc="0C0A000F" w:tentative="1">
      <w:start w:val="1"/>
      <w:numFmt w:val="decimal"/>
      <w:lvlText w:val="%4."/>
      <w:lvlJc w:val="left"/>
      <w:pPr>
        <w:ind w:left="5496" w:hanging="360"/>
      </w:pPr>
    </w:lvl>
    <w:lvl w:ilvl="4" w:tplc="0C0A0019" w:tentative="1">
      <w:start w:val="1"/>
      <w:numFmt w:val="lowerLetter"/>
      <w:lvlText w:val="%5."/>
      <w:lvlJc w:val="left"/>
      <w:pPr>
        <w:ind w:left="6216" w:hanging="360"/>
      </w:pPr>
    </w:lvl>
    <w:lvl w:ilvl="5" w:tplc="0C0A001B" w:tentative="1">
      <w:start w:val="1"/>
      <w:numFmt w:val="lowerRoman"/>
      <w:lvlText w:val="%6."/>
      <w:lvlJc w:val="right"/>
      <w:pPr>
        <w:ind w:left="6936" w:hanging="180"/>
      </w:pPr>
    </w:lvl>
    <w:lvl w:ilvl="6" w:tplc="0C0A000F" w:tentative="1">
      <w:start w:val="1"/>
      <w:numFmt w:val="decimal"/>
      <w:lvlText w:val="%7."/>
      <w:lvlJc w:val="left"/>
      <w:pPr>
        <w:ind w:left="7656" w:hanging="360"/>
      </w:pPr>
    </w:lvl>
    <w:lvl w:ilvl="7" w:tplc="0C0A0019" w:tentative="1">
      <w:start w:val="1"/>
      <w:numFmt w:val="lowerLetter"/>
      <w:lvlText w:val="%8."/>
      <w:lvlJc w:val="left"/>
      <w:pPr>
        <w:ind w:left="8376" w:hanging="360"/>
      </w:pPr>
    </w:lvl>
    <w:lvl w:ilvl="8" w:tplc="0C0A001B" w:tentative="1">
      <w:start w:val="1"/>
      <w:numFmt w:val="lowerRoman"/>
      <w:lvlText w:val="%9."/>
      <w:lvlJc w:val="right"/>
      <w:pPr>
        <w:ind w:left="9096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liana Stoica">
    <w15:presenceInfo w15:providerId="AD" w15:userId="S-1-5-21-4055720330-3796296415-3512186660-73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A83"/>
    <w:rsid w:val="00000167"/>
    <w:rsid w:val="000036BA"/>
    <w:rsid w:val="000275CB"/>
    <w:rsid w:val="0004542B"/>
    <w:rsid w:val="00053E43"/>
    <w:rsid w:val="00067F31"/>
    <w:rsid w:val="00091D59"/>
    <w:rsid w:val="0009589C"/>
    <w:rsid w:val="00097822"/>
    <w:rsid w:val="000B4E44"/>
    <w:rsid w:val="000B5E41"/>
    <w:rsid w:val="000B6D13"/>
    <w:rsid w:val="000B7D27"/>
    <w:rsid w:val="000C6AB5"/>
    <w:rsid w:val="000C7939"/>
    <w:rsid w:val="000D42CE"/>
    <w:rsid w:val="000F2705"/>
    <w:rsid w:val="0010482B"/>
    <w:rsid w:val="0011662B"/>
    <w:rsid w:val="001627CF"/>
    <w:rsid w:val="00194DA2"/>
    <w:rsid w:val="001B0216"/>
    <w:rsid w:val="001B0B46"/>
    <w:rsid w:val="001B2CF0"/>
    <w:rsid w:val="001B6F73"/>
    <w:rsid w:val="001C1BB0"/>
    <w:rsid w:val="001C425B"/>
    <w:rsid w:val="002014D7"/>
    <w:rsid w:val="00216982"/>
    <w:rsid w:val="002264D1"/>
    <w:rsid w:val="0023265E"/>
    <w:rsid w:val="00233AD3"/>
    <w:rsid w:val="0028286F"/>
    <w:rsid w:val="0029077C"/>
    <w:rsid w:val="002C1480"/>
    <w:rsid w:val="002C2762"/>
    <w:rsid w:val="002D5A83"/>
    <w:rsid w:val="003135C5"/>
    <w:rsid w:val="00314D25"/>
    <w:rsid w:val="00346502"/>
    <w:rsid w:val="0038016E"/>
    <w:rsid w:val="003804A3"/>
    <w:rsid w:val="003F05E4"/>
    <w:rsid w:val="003F5289"/>
    <w:rsid w:val="00421F4F"/>
    <w:rsid w:val="00426BDA"/>
    <w:rsid w:val="00445B67"/>
    <w:rsid w:val="004A1AE0"/>
    <w:rsid w:val="004C7CF9"/>
    <w:rsid w:val="004D104A"/>
    <w:rsid w:val="004D5105"/>
    <w:rsid w:val="004E39EE"/>
    <w:rsid w:val="00525482"/>
    <w:rsid w:val="005B119F"/>
    <w:rsid w:val="005B534F"/>
    <w:rsid w:val="005E540D"/>
    <w:rsid w:val="005F314A"/>
    <w:rsid w:val="00620887"/>
    <w:rsid w:val="00637ACE"/>
    <w:rsid w:val="0064695F"/>
    <w:rsid w:val="006575D3"/>
    <w:rsid w:val="006605BF"/>
    <w:rsid w:val="00672CBF"/>
    <w:rsid w:val="00683102"/>
    <w:rsid w:val="006C4BAB"/>
    <w:rsid w:val="006E4769"/>
    <w:rsid w:val="006E7439"/>
    <w:rsid w:val="00726A64"/>
    <w:rsid w:val="007320CB"/>
    <w:rsid w:val="007434E1"/>
    <w:rsid w:val="0075183E"/>
    <w:rsid w:val="007739B5"/>
    <w:rsid w:val="007A1E7C"/>
    <w:rsid w:val="007A2DE2"/>
    <w:rsid w:val="007B357D"/>
    <w:rsid w:val="007D1F70"/>
    <w:rsid w:val="007E19A6"/>
    <w:rsid w:val="007E6FC6"/>
    <w:rsid w:val="007F0693"/>
    <w:rsid w:val="008026D7"/>
    <w:rsid w:val="00803339"/>
    <w:rsid w:val="008079EA"/>
    <w:rsid w:val="00835C97"/>
    <w:rsid w:val="008502FA"/>
    <w:rsid w:val="00850545"/>
    <w:rsid w:val="0085679E"/>
    <w:rsid w:val="00877742"/>
    <w:rsid w:val="00881657"/>
    <w:rsid w:val="008940D3"/>
    <w:rsid w:val="008A53D0"/>
    <w:rsid w:val="008C6229"/>
    <w:rsid w:val="008D6463"/>
    <w:rsid w:val="008E6D91"/>
    <w:rsid w:val="008F489B"/>
    <w:rsid w:val="00910D5C"/>
    <w:rsid w:val="009240F6"/>
    <w:rsid w:val="00945D4D"/>
    <w:rsid w:val="00957F7F"/>
    <w:rsid w:val="00963ED6"/>
    <w:rsid w:val="00963FAC"/>
    <w:rsid w:val="009A7A52"/>
    <w:rsid w:val="009C3D6E"/>
    <w:rsid w:val="009C5360"/>
    <w:rsid w:val="009E1ACA"/>
    <w:rsid w:val="00A12792"/>
    <w:rsid w:val="00A32EEC"/>
    <w:rsid w:val="00A34CCE"/>
    <w:rsid w:val="00A34D8E"/>
    <w:rsid w:val="00A417BB"/>
    <w:rsid w:val="00A50E65"/>
    <w:rsid w:val="00A52611"/>
    <w:rsid w:val="00A56461"/>
    <w:rsid w:val="00A770E6"/>
    <w:rsid w:val="00A83B05"/>
    <w:rsid w:val="00A915BA"/>
    <w:rsid w:val="00AC3512"/>
    <w:rsid w:val="00AE6001"/>
    <w:rsid w:val="00B060FA"/>
    <w:rsid w:val="00B109A6"/>
    <w:rsid w:val="00B126FD"/>
    <w:rsid w:val="00B142CD"/>
    <w:rsid w:val="00B3220C"/>
    <w:rsid w:val="00B56628"/>
    <w:rsid w:val="00B75EA8"/>
    <w:rsid w:val="00B821CD"/>
    <w:rsid w:val="00B93A08"/>
    <w:rsid w:val="00BB4D87"/>
    <w:rsid w:val="00BD0E38"/>
    <w:rsid w:val="00BD21F1"/>
    <w:rsid w:val="00C1278A"/>
    <w:rsid w:val="00C34433"/>
    <w:rsid w:val="00C66DB7"/>
    <w:rsid w:val="00CA2766"/>
    <w:rsid w:val="00CA54A7"/>
    <w:rsid w:val="00CB6AB6"/>
    <w:rsid w:val="00CC4DA8"/>
    <w:rsid w:val="00CC7107"/>
    <w:rsid w:val="00CD6E7A"/>
    <w:rsid w:val="00CE48CF"/>
    <w:rsid w:val="00D02F9C"/>
    <w:rsid w:val="00D045F7"/>
    <w:rsid w:val="00D04BAD"/>
    <w:rsid w:val="00D34E1E"/>
    <w:rsid w:val="00D51727"/>
    <w:rsid w:val="00D6447B"/>
    <w:rsid w:val="00D77A1F"/>
    <w:rsid w:val="00D97A8A"/>
    <w:rsid w:val="00DA2B2E"/>
    <w:rsid w:val="00DB3014"/>
    <w:rsid w:val="00DB4982"/>
    <w:rsid w:val="00E05D32"/>
    <w:rsid w:val="00E11C90"/>
    <w:rsid w:val="00E14365"/>
    <w:rsid w:val="00E14F77"/>
    <w:rsid w:val="00E23D4C"/>
    <w:rsid w:val="00E25D23"/>
    <w:rsid w:val="00E27174"/>
    <w:rsid w:val="00E346EC"/>
    <w:rsid w:val="00E457BB"/>
    <w:rsid w:val="00E46E6A"/>
    <w:rsid w:val="00E803E0"/>
    <w:rsid w:val="00EE02F6"/>
    <w:rsid w:val="00F42036"/>
    <w:rsid w:val="00F65A69"/>
    <w:rsid w:val="00F92531"/>
    <w:rsid w:val="00F93F88"/>
    <w:rsid w:val="00FA1A66"/>
    <w:rsid w:val="00FA7B41"/>
    <w:rsid w:val="00FB3BEE"/>
    <w:rsid w:val="00FD72BD"/>
    <w:rsid w:val="00FE50D4"/>
    <w:rsid w:val="00FF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148AB8"/>
  <w15:docId w15:val="{D18AFA5B-0994-4136-A577-33E2CE693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77C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77C"/>
    <w:pPr>
      <w:keepNext/>
      <w:keepLines/>
      <w:spacing w:before="240"/>
      <w:outlineLvl w:val="0"/>
    </w:pPr>
    <w:rPr>
      <w:rFonts w:eastAsiaTheme="majorEastAsia" w:cstheme="majorBidi"/>
      <w:color w:val="76287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77C"/>
    <w:pPr>
      <w:keepNext/>
      <w:keepLines/>
      <w:spacing w:before="40"/>
      <w:outlineLvl w:val="1"/>
    </w:pPr>
    <w:rPr>
      <w:rFonts w:eastAsiaTheme="majorEastAsia" w:cstheme="majorBidi"/>
      <w:color w:val="76287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02FA"/>
    <w:pPr>
      <w:keepNext/>
      <w:keepLines/>
      <w:spacing w:before="200"/>
      <w:outlineLvl w:val="2"/>
    </w:pPr>
    <w:rPr>
      <w:rFonts w:eastAsiaTheme="majorEastAsia" w:cstheme="majorBidi"/>
      <w:bCs/>
      <w:color w:val="7030A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A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A83"/>
  </w:style>
  <w:style w:type="paragraph" w:styleId="Footer">
    <w:name w:val="footer"/>
    <w:basedOn w:val="Normal"/>
    <w:link w:val="FooterChar"/>
    <w:uiPriority w:val="99"/>
    <w:unhideWhenUsed/>
    <w:rsid w:val="00CC4DA8"/>
    <w:pPr>
      <w:tabs>
        <w:tab w:val="center" w:pos="4819"/>
        <w:tab w:val="right" w:pos="9638"/>
      </w:tabs>
    </w:pPr>
    <w:rPr>
      <w:color w:val="FFFFFF" w:themeColor="background1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C4DA8"/>
    <w:rPr>
      <w:rFonts w:ascii="Century Gothic" w:hAnsi="Century Gothic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2D5A83"/>
  </w:style>
  <w:style w:type="character" w:customStyle="1" w:styleId="Heading1Char">
    <w:name w:val="Heading 1 Char"/>
    <w:basedOn w:val="DefaultParagraphFont"/>
    <w:link w:val="Heading1"/>
    <w:uiPriority w:val="9"/>
    <w:rsid w:val="0029077C"/>
    <w:rPr>
      <w:rFonts w:ascii="Century Gothic" w:eastAsiaTheme="majorEastAsia" w:hAnsi="Century Gothic" w:cstheme="majorBidi"/>
      <w:color w:val="76287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077C"/>
    <w:rPr>
      <w:rFonts w:ascii="Century Gothic" w:eastAsiaTheme="majorEastAsia" w:hAnsi="Century Gothic" w:cstheme="majorBidi"/>
      <w:color w:val="76287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D0E38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E38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77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9077C"/>
    <w:rPr>
      <w:rFonts w:ascii="Century Gothic" w:eastAsiaTheme="minorEastAsia" w:hAnsi="Century Gothic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29077C"/>
    <w:rPr>
      <w:rFonts w:ascii="Century Gothic" w:hAnsi="Century Gothic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9077C"/>
    <w:rPr>
      <w:rFonts w:ascii="Century Gothic" w:hAnsi="Century Gothic"/>
      <w:i/>
      <w:iCs/>
    </w:rPr>
  </w:style>
  <w:style w:type="character" w:styleId="IntenseEmphasis">
    <w:name w:val="Intense Emphasis"/>
    <w:basedOn w:val="DefaultParagraphFont"/>
    <w:uiPriority w:val="21"/>
    <w:qFormat/>
    <w:rsid w:val="0029077C"/>
    <w:rPr>
      <w:rFonts w:ascii="Century Gothic" w:hAnsi="Century Gothic"/>
      <w:i/>
      <w:iCs/>
      <w:color w:val="762870"/>
    </w:rPr>
  </w:style>
  <w:style w:type="character" w:styleId="Strong">
    <w:name w:val="Strong"/>
    <w:basedOn w:val="DefaultParagraphFont"/>
    <w:uiPriority w:val="22"/>
    <w:qFormat/>
    <w:rsid w:val="0029077C"/>
    <w:rPr>
      <w:rFonts w:ascii="Century Gothic" w:hAnsi="Century Gothic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9077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77C"/>
    <w:rPr>
      <w:rFonts w:ascii="Century Gothic" w:hAnsi="Century Gothic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7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6287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77C"/>
    <w:rPr>
      <w:rFonts w:ascii="Century Gothic" w:hAnsi="Century Gothic"/>
      <w:i/>
      <w:iCs/>
      <w:color w:val="762870"/>
    </w:rPr>
  </w:style>
  <w:style w:type="character" w:styleId="SubtleReference">
    <w:name w:val="Subtle Reference"/>
    <w:basedOn w:val="DefaultParagraphFont"/>
    <w:uiPriority w:val="31"/>
    <w:qFormat/>
    <w:rsid w:val="0029077C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9077C"/>
    <w:rPr>
      <w:rFonts w:ascii="Century Gothic" w:hAnsi="Century Gothic"/>
      <w:b/>
      <w:bCs/>
      <w:smallCaps/>
      <w:color w:val="762870"/>
      <w:spacing w:val="5"/>
    </w:rPr>
  </w:style>
  <w:style w:type="character" w:styleId="BookTitle">
    <w:name w:val="Book Title"/>
    <w:basedOn w:val="DefaultParagraphFont"/>
    <w:uiPriority w:val="33"/>
    <w:qFormat/>
    <w:rsid w:val="0029077C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uiPriority w:val="34"/>
    <w:qFormat/>
    <w:rsid w:val="0029077C"/>
    <w:pPr>
      <w:ind w:left="720"/>
      <w:contextualSpacing/>
    </w:pPr>
  </w:style>
  <w:style w:type="paragraph" w:customStyle="1" w:styleId="Style1">
    <w:name w:val="Style1"/>
    <w:basedOn w:val="Date"/>
    <w:qFormat/>
    <w:rsid w:val="00BD0E38"/>
    <w:pPr>
      <w:jc w:val="right"/>
    </w:pPr>
    <w:rPr>
      <w:b/>
      <w:sz w:val="28"/>
    </w:rPr>
  </w:style>
  <w:style w:type="table" w:styleId="TableGrid">
    <w:name w:val="Table Grid"/>
    <w:basedOn w:val="TableNormal"/>
    <w:uiPriority w:val="39"/>
    <w:rsid w:val="00BD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0E38"/>
  </w:style>
  <w:style w:type="character" w:customStyle="1" w:styleId="DateChar">
    <w:name w:val="Date Char"/>
    <w:basedOn w:val="DefaultParagraphFont"/>
    <w:link w:val="Date"/>
    <w:uiPriority w:val="99"/>
    <w:semiHidden/>
    <w:rsid w:val="00BD0E38"/>
    <w:rPr>
      <w:rFonts w:ascii="Century Gothic" w:hAnsi="Century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B109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9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9A6"/>
    <w:rPr>
      <w:rFonts w:ascii="Century Gothic" w:hAnsi="Century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9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9A6"/>
    <w:rPr>
      <w:rFonts w:ascii="Century Gothic" w:hAnsi="Century Goth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9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A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333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502FA"/>
    <w:rPr>
      <w:rFonts w:ascii="Century Gothic" w:eastAsiaTheme="majorEastAsia" w:hAnsi="Century Gothic" w:cstheme="majorBidi"/>
      <w:bCs/>
      <w:color w:val="7030A0"/>
      <w:sz w:val="22"/>
    </w:rPr>
  </w:style>
  <w:style w:type="paragraph" w:styleId="FootnoteText">
    <w:name w:val="footnote text"/>
    <w:basedOn w:val="Normal"/>
    <w:link w:val="FootnoteTextChar"/>
    <w:unhideWhenUsed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nhideWhenUsed/>
    <w:rsid w:val="00FF141E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FF141E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7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C6F83E-F715-482A-8148-F415C815C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403</Words>
  <Characters>2300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PAYMILL GmbH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 Stanciu</dc:creator>
  <cp:lastModifiedBy>Liliana Stoica</cp:lastModifiedBy>
  <cp:revision>32</cp:revision>
  <dcterms:created xsi:type="dcterms:W3CDTF">2018-10-30T06:11:00Z</dcterms:created>
  <dcterms:modified xsi:type="dcterms:W3CDTF">2025-03-19T12:31:00Z</dcterms:modified>
</cp:coreProperties>
</file>